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0"/>
          <w:szCs w:val="20"/>
        </w:rPr>
      </w:pPr>
      <w:bookmarkStart w:id="0" w:name="_Hlk141870751"/>
      <w:bookmarkStart w:id="1" w:name="_Hlk141870926"/>
      <w:r w:rsidRPr="00837501">
        <w:rPr>
          <w:rFonts w:ascii="Calibri" w:hAnsi="Calibri" w:cs="Calibri"/>
          <w:b/>
          <w:sz w:val="20"/>
          <w:szCs w:val="20"/>
        </w:rPr>
        <w:t>OPIS PRZEDMIOTU ZAMÓWIENIA I PARAMETRY TECHNICZNE</w:t>
      </w:r>
    </w:p>
    <w:p w14:paraId="16E126CF" w14:textId="77777777" w:rsidR="00C97584" w:rsidRPr="00837501" w:rsidRDefault="00C97584" w:rsidP="00C97584">
      <w:pPr>
        <w:rPr>
          <w:rFonts w:ascii="Calibri" w:hAnsi="Calibri" w:cs="Calibri"/>
          <w:sz w:val="20"/>
          <w:szCs w:val="20"/>
        </w:rPr>
      </w:pPr>
    </w:p>
    <w:p w14:paraId="569A9B81" w14:textId="61E1F9AE" w:rsidR="00C97584" w:rsidRPr="00837501" w:rsidRDefault="003E778F" w:rsidP="00C9758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837501">
        <w:rPr>
          <w:rFonts w:ascii="Calibri" w:hAnsi="Calibri" w:cs="Calibri"/>
          <w:b/>
          <w:bCs/>
          <w:sz w:val="20"/>
          <w:szCs w:val="20"/>
        </w:rPr>
        <w:t xml:space="preserve">Pompa do </w:t>
      </w:r>
      <w:proofErr w:type="spellStart"/>
      <w:r w:rsidRPr="00837501">
        <w:rPr>
          <w:rFonts w:ascii="Calibri" w:hAnsi="Calibri" w:cs="Calibri"/>
          <w:b/>
          <w:bCs/>
          <w:sz w:val="20"/>
          <w:szCs w:val="20"/>
        </w:rPr>
        <w:t>kontrapulsacji</w:t>
      </w:r>
      <w:proofErr w:type="spellEnd"/>
      <w:r w:rsidRPr="00837501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A807D4">
        <w:rPr>
          <w:rFonts w:ascii="Calibri" w:hAnsi="Calibri" w:cs="Calibri"/>
          <w:b/>
          <w:bCs/>
          <w:sz w:val="20"/>
          <w:szCs w:val="20"/>
        </w:rPr>
        <w:t xml:space="preserve">– </w:t>
      </w:r>
      <w:r w:rsidR="00F052F7">
        <w:rPr>
          <w:rFonts w:ascii="Calibri" w:hAnsi="Calibri" w:cs="Calibri"/>
          <w:b/>
          <w:bCs/>
          <w:sz w:val="20"/>
          <w:szCs w:val="20"/>
        </w:rPr>
        <w:t>2</w:t>
      </w:r>
      <w:r w:rsidR="00BF157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A807D4">
        <w:rPr>
          <w:rFonts w:ascii="Calibri" w:hAnsi="Calibri" w:cs="Calibri"/>
          <w:b/>
          <w:bCs/>
          <w:sz w:val="20"/>
          <w:szCs w:val="20"/>
        </w:rPr>
        <w:t>szt.</w:t>
      </w:r>
    </w:p>
    <w:p w14:paraId="74BB7769" w14:textId="77777777" w:rsidR="00C97584" w:rsidRPr="00837501" w:rsidRDefault="00C97584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Cs/>
          <w:spacing w:val="-1"/>
          <w:sz w:val="20"/>
          <w:szCs w:val="20"/>
        </w:rPr>
      </w:pPr>
    </w:p>
    <w:p w14:paraId="10748D09" w14:textId="77777777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Wykonawca: ……………………………………………………………….</w:t>
      </w:r>
    </w:p>
    <w:p w14:paraId="62534525" w14:textId="427D776B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Nazwa i typ: ……………</w:t>
      </w:r>
      <w:proofErr w:type="gramStart"/>
      <w:r w:rsidRPr="00837501">
        <w:rPr>
          <w:rFonts w:ascii="Calibri" w:hAnsi="Calibri" w:cs="Calibri"/>
          <w:bCs/>
          <w:spacing w:val="-1"/>
          <w:sz w:val="20"/>
          <w:szCs w:val="20"/>
        </w:rPr>
        <w:t>…….</w:t>
      </w:r>
      <w:proofErr w:type="gramEnd"/>
      <w:r w:rsidRPr="00837501">
        <w:rPr>
          <w:rFonts w:ascii="Calibri" w:hAnsi="Calibri" w:cs="Calibri"/>
          <w:bCs/>
          <w:spacing w:val="-1"/>
          <w:sz w:val="20"/>
          <w:szCs w:val="20"/>
        </w:rPr>
        <w:t>.……………………………………………</w:t>
      </w:r>
    </w:p>
    <w:p w14:paraId="2F908318" w14:textId="77777777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Producent/ Kraj: …………………………………………………………</w:t>
      </w:r>
    </w:p>
    <w:p w14:paraId="560203B6" w14:textId="07584A5C" w:rsidR="005119F3" w:rsidRPr="00837501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Rok produkcji: ……………</w:t>
      </w:r>
      <w:proofErr w:type="gramStart"/>
      <w:r w:rsidRPr="00837501">
        <w:rPr>
          <w:rFonts w:ascii="Calibri" w:hAnsi="Calibri" w:cs="Calibri"/>
          <w:bCs/>
          <w:spacing w:val="-1"/>
          <w:sz w:val="20"/>
          <w:szCs w:val="20"/>
        </w:rPr>
        <w:t>…….</w:t>
      </w:r>
      <w:proofErr w:type="gramEnd"/>
      <w:r w:rsidRPr="00837501">
        <w:rPr>
          <w:rFonts w:ascii="Calibri" w:hAnsi="Calibri" w:cs="Calibri"/>
          <w:bCs/>
          <w:spacing w:val="-1"/>
          <w:sz w:val="20"/>
          <w:szCs w:val="20"/>
        </w:rPr>
        <w:t>…………………………………………</w:t>
      </w:r>
      <w:bookmarkEnd w:id="0"/>
      <w:bookmarkEnd w:id="1"/>
    </w:p>
    <w:p w14:paraId="08C1AFF5" w14:textId="32C36718" w:rsidR="000237F6" w:rsidRPr="00837501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 xml:space="preserve">Załącznik nr </w:t>
      </w:r>
      <w:r w:rsidR="00A807D4">
        <w:rPr>
          <w:rFonts w:ascii="Calibri" w:hAnsi="Calibri" w:cs="Calibri"/>
          <w:bCs/>
          <w:spacing w:val="-1"/>
          <w:sz w:val="20"/>
          <w:szCs w:val="20"/>
        </w:rPr>
        <w:t xml:space="preserve">1 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do zapytania ofertowego zawiera parametry jakościowe stanowiące kryterium oceny ofert, zgodnie z</w:t>
      </w:r>
      <w:r w:rsidR="004F4563" w:rsidRPr="00837501">
        <w:rPr>
          <w:rFonts w:ascii="Calibri" w:hAnsi="Calibri" w:cs="Calibri"/>
          <w:bCs/>
          <w:spacing w:val="-1"/>
          <w:sz w:val="20"/>
          <w:szCs w:val="20"/>
        </w:rPr>
        <w:t> 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punktem</w:t>
      </w:r>
      <w:r w:rsidR="00A807D4">
        <w:rPr>
          <w:rFonts w:ascii="Calibri" w:hAnsi="Calibri" w:cs="Calibri"/>
          <w:bCs/>
          <w:spacing w:val="-1"/>
          <w:sz w:val="20"/>
          <w:szCs w:val="20"/>
        </w:rPr>
        <w:t xml:space="preserve"> VI</w:t>
      </w:r>
      <w:r w:rsidR="004F4563" w:rsidRPr="00837501">
        <w:rPr>
          <w:rFonts w:ascii="Calibri" w:hAnsi="Calibri" w:cs="Calibri"/>
          <w:bCs/>
          <w:spacing w:val="-1"/>
          <w:sz w:val="20"/>
          <w:szCs w:val="20"/>
        </w:rPr>
        <w:t xml:space="preserve"> </w:t>
      </w:r>
      <w:r w:rsidRPr="00837501">
        <w:rPr>
          <w:rFonts w:ascii="Calibri" w:hAnsi="Calibri" w:cs="Calibri"/>
          <w:bCs/>
          <w:spacing w:val="-1"/>
          <w:sz w:val="20"/>
          <w:szCs w:val="20"/>
        </w:rPr>
        <w:t>zapytania ofertowego.</w:t>
      </w:r>
    </w:p>
    <w:p w14:paraId="6E4EFC50" w14:textId="77777777" w:rsidR="00AB7145" w:rsidRPr="00837501" w:rsidRDefault="000237F6" w:rsidP="004F456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ind w:left="77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 zakresie spełnienia kryteriów oceny ofert.</w:t>
      </w:r>
    </w:p>
    <w:p w14:paraId="103C3E10" w14:textId="332447A6" w:rsidR="00AB7145" w:rsidRPr="00837501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 przypadku wskazania w kolumnie „PARAMETR WYMAGANY” punktacji „Nie - 0 pkt</w:t>
      </w:r>
      <w:ins w:id="2" w:author="Agata Fronczak" w:date="2026-01-21T16:34:00Z">
        <w:r w:rsidR="001B55B1">
          <w:rPr>
            <w:rFonts w:ascii="Calibri" w:hAnsi="Calibri" w:cs="Calibri"/>
            <w:bCs/>
            <w:spacing w:val="-1"/>
            <w:sz w:val="20"/>
            <w:szCs w:val="20"/>
          </w:rPr>
          <w:t>.</w:t>
        </w:r>
      </w:ins>
      <w:r w:rsidRPr="00837501">
        <w:rPr>
          <w:rFonts w:ascii="Calibri" w:hAnsi="Calibri" w:cs="Calibri"/>
          <w:bCs/>
          <w:spacing w:val="-1"/>
          <w:sz w:val="20"/>
          <w:szCs w:val="20"/>
        </w:rPr>
        <w:t>” – spełnienie parametru nie jest obligatoryjne</w:t>
      </w:r>
    </w:p>
    <w:p w14:paraId="063506AB" w14:textId="11DD6DEB" w:rsidR="005119F3" w:rsidRPr="00837501" w:rsidRDefault="00AB7145" w:rsidP="004F4563">
      <w:pPr>
        <w:pStyle w:val="Akapitzlist"/>
        <w:numPr>
          <w:ilvl w:val="0"/>
          <w:numId w:val="13"/>
        </w:num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contextualSpacing w:val="0"/>
        <w:jc w:val="both"/>
        <w:rPr>
          <w:rFonts w:ascii="Calibri" w:hAnsi="Calibri" w:cs="Calibri"/>
          <w:bCs/>
          <w:spacing w:val="-1"/>
          <w:sz w:val="20"/>
          <w:szCs w:val="20"/>
        </w:rPr>
      </w:pPr>
      <w:r w:rsidRPr="00837501">
        <w:rPr>
          <w:rFonts w:ascii="Calibri" w:hAnsi="Calibri" w:cs="Calibri"/>
          <w:bCs/>
          <w:spacing w:val="-1"/>
          <w:sz w:val="20"/>
          <w:szCs w:val="20"/>
        </w:rPr>
        <w:t>W pozostałych przypadkach w kolumnie „PARAMETR WYMAGANY”</w:t>
      </w:r>
      <w:ins w:id="3" w:author="Agata Fronczak" w:date="2026-01-21T16:34:00Z">
        <w:r w:rsidR="001B55B1">
          <w:rPr>
            <w:rFonts w:ascii="Calibri" w:hAnsi="Calibri" w:cs="Calibri"/>
            <w:bCs/>
            <w:spacing w:val="-1"/>
            <w:sz w:val="20"/>
            <w:szCs w:val="20"/>
          </w:rPr>
          <w:t>,</w:t>
        </w:r>
      </w:ins>
      <w:r w:rsidRPr="00837501">
        <w:rPr>
          <w:rFonts w:ascii="Calibri" w:hAnsi="Calibri" w:cs="Calibri"/>
          <w:bCs/>
          <w:spacing w:val="-1"/>
          <w:sz w:val="20"/>
          <w:szCs w:val="20"/>
        </w:rPr>
        <w:t xml:space="preserve"> gdzie wskazano punktację, konieczne jest osiągniecie parametrów minimalnych wskazanych w kolumnie „PARAMETR”. W przypadku wskazania przez Wykonawcę parametrów gorszych niż wskazany jako minimalny,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837501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837501" w:rsidRDefault="005119F3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837501" w:rsidRDefault="0023501F" w:rsidP="004510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hAnsi="Calibri" w:cs="Calibri"/>
                <w:sz w:val="20"/>
                <w:szCs w:val="20"/>
              </w:rPr>
              <w:t xml:space="preserve">Oferent umieszcza </w:t>
            </w:r>
            <w:r w:rsidR="00014AF3" w:rsidRPr="00837501">
              <w:rPr>
                <w:rFonts w:ascii="Calibri" w:hAnsi="Calibri" w:cs="Calibri"/>
                <w:sz w:val="20"/>
                <w:szCs w:val="20"/>
              </w:rPr>
              <w:t>opis</w:t>
            </w:r>
            <w:r w:rsidRPr="00837501">
              <w:rPr>
                <w:rFonts w:ascii="Calibri" w:hAnsi="Calibri" w:cs="Calibri"/>
                <w:sz w:val="20"/>
                <w:szCs w:val="20"/>
              </w:rPr>
              <w:t xml:space="preserve"> parametru w oferowanym urządzeniu/</w:t>
            </w:r>
            <w:proofErr w:type="gramStart"/>
            <w:r w:rsidRPr="00837501">
              <w:rPr>
                <w:rFonts w:ascii="Calibri" w:hAnsi="Calibri" w:cs="Calibri"/>
                <w:sz w:val="20"/>
                <w:szCs w:val="20"/>
              </w:rPr>
              <w:t xml:space="preserve">infrastrukturze </w:t>
            </w:r>
            <w:r w:rsidR="00014AF3" w:rsidRPr="0083750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14AF3" w:rsidRPr="00837501">
              <w:rPr>
                <w:rFonts w:ascii="Calibri" w:hAnsi="Calibri" w:cs="Calibri"/>
                <w:sz w:val="20"/>
                <w:szCs w:val="20"/>
                <w14:ligatures w14:val="none"/>
              </w:rPr>
              <w:t>(</w:t>
            </w:r>
            <w:proofErr w:type="gramEnd"/>
            <w:r w:rsidR="00014AF3" w:rsidRPr="00837501">
              <w:rPr>
                <w:rFonts w:ascii="Calibri" w:hAnsi="Calibri" w:cs="Calibri"/>
                <w:sz w:val="20"/>
                <w:szCs w:val="20"/>
                <w14:ligatures w14:val="none"/>
              </w:rPr>
              <w:t>wg kolumny „Parametr”)</w:t>
            </w:r>
          </w:p>
        </w:tc>
      </w:tr>
      <w:tr w:rsidR="005119F3" w:rsidRPr="00837501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837501" w:rsidRDefault="00297EC9" w:rsidP="004510E8">
            <w:pPr>
              <w:spacing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837501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837501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B1E3D" w:rsidRPr="00837501" w14:paraId="573E0BB4" w14:textId="77777777" w:rsidTr="004510E8">
        <w:tc>
          <w:tcPr>
            <w:tcW w:w="709" w:type="dxa"/>
            <w:vAlign w:val="center"/>
          </w:tcPr>
          <w:p w14:paraId="68065310" w14:textId="77777777" w:rsidR="00AB1E3D" w:rsidRPr="00837501" w:rsidRDefault="00AB1E3D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5AD6920" w14:textId="76798962" w:rsidR="00AB1E3D" w:rsidRPr="00837501" w:rsidRDefault="00AB1E3D" w:rsidP="0009569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Mobilna pompa wspomagająca krążenie metodą </w:t>
            </w:r>
            <w:proofErr w:type="spellStart"/>
            <w:r w:rsidRPr="00837501">
              <w:rPr>
                <w:rFonts w:ascii="Calibri" w:hAnsi="Calibri" w:cs="Calibri"/>
                <w:color w:val="000000"/>
                <w:sz w:val="20"/>
                <w:szCs w:val="20"/>
              </w:rPr>
              <w:t>kontrapulsacji</w:t>
            </w:r>
            <w:proofErr w:type="spellEnd"/>
            <w:r w:rsidRPr="00837501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wewnątrzaortalnej</w:t>
            </w:r>
          </w:p>
        </w:tc>
        <w:tc>
          <w:tcPr>
            <w:tcW w:w="1701" w:type="dxa"/>
            <w:vAlign w:val="center"/>
          </w:tcPr>
          <w:p w14:paraId="78A6C212" w14:textId="28DA8518" w:rsidR="00AB1E3D" w:rsidRPr="00837501" w:rsidRDefault="00AB1E3D" w:rsidP="0009569E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0701763" w14:textId="77777777" w:rsidR="00AB1E3D" w:rsidRPr="00837501" w:rsidRDefault="00AB1E3D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B6CE31A" w14:textId="77777777" w:rsidTr="004510E8">
        <w:tc>
          <w:tcPr>
            <w:tcW w:w="709" w:type="dxa"/>
            <w:vAlign w:val="center"/>
          </w:tcPr>
          <w:p w14:paraId="6FDBD94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2B704D" w14:textId="7B260B37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Modułowa budowa pompy</w:t>
            </w:r>
          </w:p>
        </w:tc>
        <w:tc>
          <w:tcPr>
            <w:tcW w:w="1701" w:type="dxa"/>
            <w:vAlign w:val="center"/>
          </w:tcPr>
          <w:p w14:paraId="7D802F62" w14:textId="09016C0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340B15B" w14:textId="77777777" w:rsidTr="004510E8">
        <w:tc>
          <w:tcPr>
            <w:tcW w:w="709" w:type="dxa"/>
            <w:vAlign w:val="center"/>
          </w:tcPr>
          <w:p w14:paraId="5134E465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52ACBCF" w14:textId="782AEEAA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Szybkie i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intuicyjne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uruchamianie pompy</w:t>
            </w:r>
          </w:p>
        </w:tc>
        <w:tc>
          <w:tcPr>
            <w:tcW w:w="1701" w:type="dxa"/>
            <w:vAlign w:val="center"/>
          </w:tcPr>
          <w:p w14:paraId="05D9AB3B" w14:textId="3DFF9F5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8AA09F" w14:textId="43AF74D0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8F2CCF2" w14:textId="77777777" w:rsidTr="004510E8">
        <w:tc>
          <w:tcPr>
            <w:tcW w:w="709" w:type="dxa"/>
            <w:vAlign w:val="center"/>
          </w:tcPr>
          <w:p w14:paraId="7AACD6C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B85441" w14:textId="03861994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Kolorowy </w:t>
            </w:r>
            <w:r w:rsidR="0041592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dotykowy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składany monitor LCD o przekątnej ekranu min. 12”</w:t>
            </w:r>
          </w:p>
        </w:tc>
        <w:tc>
          <w:tcPr>
            <w:tcW w:w="1701" w:type="dxa"/>
            <w:vAlign w:val="center"/>
          </w:tcPr>
          <w:p w14:paraId="4B308641" w14:textId="7F274CD9" w:rsidR="00837501" w:rsidRDefault="00837501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Tak, podać</w:t>
            </w:r>
          </w:p>
          <w:p w14:paraId="77D901F2" w14:textId="2212ED91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odłączania monitora od konsoli – 10 pkt.</w:t>
            </w:r>
          </w:p>
          <w:p w14:paraId="618511DC" w14:textId="5B2CA6C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Bez możliwości odłączania monitora od konsoli – 0 pkt.</w:t>
            </w:r>
          </w:p>
        </w:tc>
        <w:tc>
          <w:tcPr>
            <w:tcW w:w="2410" w:type="dxa"/>
            <w:vAlign w:val="center"/>
          </w:tcPr>
          <w:p w14:paraId="490B135E" w14:textId="28C7DABE" w:rsidR="0009569E" w:rsidRPr="00837501" w:rsidRDefault="0009569E" w:rsidP="00AB1E3D">
            <w:pPr>
              <w:suppressAutoHyphens w:val="0"/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638B2A0" w14:textId="77777777" w:rsidTr="004510E8">
        <w:tc>
          <w:tcPr>
            <w:tcW w:w="709" w:type="dxa"/>
            <w:vAlign w:val="center"/>
          </w:tcPr>
          <w:p w14:paraId="6FC1BB9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467C80" w14:textId="5B4DA5B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Oprogramowanie w języku polskim</w:t>
            </w:r>
          </w:p>
        </w:tc>
        <w:tc>
          <w:tcPr>
            <w:tcW w:w="1701" w:type="dxa"/>
            <w:vAlign w:val="center"/>
          </w:tcPr>
          <w:p w14:paraId="09232307" w14:textId="505EDD10" w:rsidR="0009569E" w:rsidRPr="00837501" w:rsidRDefault="0009569E" w:rsidP="000956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E349837" w14:textId="77777777" w:rsidTr="004510E8">
        <w:tc>
          <w:tcPr>
            <w:tcW w:w="709" w:type="dxa"/>
            <w:vAlign w:val="center"/>
          </w:tcPr>
          <w:p w14:paraId="39D15FD9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56E33F" w14:textId="603F2E11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Samotestowanie</w:t>
            </w:r>
            <w:proofErr w:type="spellEnd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urządzenia w czasie uruchamiania i w czasie pracy</w:t>
            </w:r>
          </w:p>
        </w:tc>
        <w:tc>
          <w:tcPr>
            <w:tcW w:w="1701" w:type="dxa"/>
            <w:vAlign w:val="center"/>
          </w:tcPr>
          <w:p w14:paraId="1058B272" w14:textId="5C979826" w:rsidR="0009569E" w:rsidRPr="00837501" w:rsidRDefault="0009569E" w:rsidP="0009569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B886B17" w14:textId="77777777" w:rsidTr="004510E8">
        <w:tc>
          <w:tcPr>
            <w:tcW w:w="709" w:type="dxa"/>
            <w:vAlign w:val="center"/>
          </w:tcPr>
          <w:p w14:paraId="42C06AD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AD0AE46" w14:textId="3FB01B8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Konstrukcja pompy zapewniająca bardzo szybką inflację i deflację balonu</w:t>
            </w:r>
          </w:p>
        </w:tc>
        <w:tc>
          <w:tcPr>
            <w:tcW w:w="1701" w:type="dxa"/>
            <w:vAlign w:val="center"/>
          </w:tcPr>
          <w:p w14:paraId="62BA9549" w14:textId="0621BA14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AFDF40D" w14:textId="5696D1FC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B9F903D" w14:textId="77777777" w:rsidTr="004510E8">
        <w:tc>
          <w:tcPr>
            <w:tcW w:w="709" w:type="dxa"/>
            <w:vAlign w:val="center"/>
          </w:tcPr>
          <w:p w14:paraId="6B813F6C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B0BFE" w14:textId="0BBE1277" w:rsidR="0009569E" w:rsidRPr="00D37388" w:rsidRDefault="00D37388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EC648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Zasilanie z wbudowan</w:t>
            </w: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ych akumulatorów zapewniających pracę w trybie mobilnym przez minimum 3</w:t>
            </w:r>
            <w:ins w:id="4" w:author="Agata Fronczak" w:date="2026-01-21T16:58:00Z">
              <w:r w:rsidR="00714FDA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 xml:space="preserve"> godziny</w:t>
              </w:r>
            </w:ins>
          </w:p>
        </w:tc>
        <w:tc>
          <w:tcPr>
            <w:tcW w:w="1701" w:type="dxa"/>
            <w:vAlign w:val="center"/>
          </w:tcPr>
          <w:p w14:paraId="1DB7EF8F" w14:textId="0053BEC0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46E0416" w14:textId="73028D4F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DC97090" w14:textId="77777777" w:rsidTr="004510E8">
        <w:tc>
          <w:tcPr>
            <w:tcW w:w="709" w:type="dxa"/>
            <w:vAlign w:val="center"/>
          </w:tcPr>
          <w:p w14:paraId="7C52F79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5F0B904" w14:textId="291D9F96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Waga aparatu wraz z akumulatorami (bez wózka transportowego)</w:t>
            </w:r>
            <w:r w:rsidR="00837501"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max. 25 kg</w:t>
            </w:r>
          </w:p>
        </w:tc>
        <w:tc>
          <w:tcPr>
            <w:tcW w:w="1701" w:type="dxa"/>
            <w:vAlign w:val="center"/>
          </w:tcPr>
          <w:p w14:paraId="4EF6969C" w14:textId="3F6FE2F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64FCB570" w14:textId="4A90AB25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E778F" w:rsidRPr="00837501" w14:paraId="58A1E900" w14:textId="77777777" w:rsidTr="004510E8">
        <w:tc>
          <w:tcPr>
            <w:tcW w:w="709" w:type="dxa"/>
            <w:vAlign w:val="center"/>
          </w:tcPr>
          <w:p w14:paraId="6AD043D6" w14:textId="77777777" w:rsidR="003E778F" w:rsidRPr="00837501" w:rsidRDefault="003E778F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2C747FA" w14:textId="4B9A38EF" w:rsidR="003E778F" w:rsidRPr="00D37388" w:rsidRDefault="003E778F" w:rsidP="0009569E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37388">
              <w:rPr>
                <w:rFonts w:ascii="Calibri" w:hAnsi="Calibri" w:cs="Calibri"/>
                <w:color w:val="000000"/>
                <w:sz w:val="20"/>
                <w:szCs w:val="20"/>
              </w:rPr>
              <w:t>Wyposażona w system synchronizacji z zapisem EKG lub ciśnieniem tętniczym, z możliwością automatycznej detekcji tętna</w:t>
            </w:r>
            <w:r w:rsidR="00D37388" w:rsidRPr="00D37388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</w:t>
            </w:r>
            <w:r w:rsidR="00D37388" w:rsidRPr="00897DE1">
              <w:rPr>
                <w:rStyle w:val="cf01"/>
                <w:rFonts w:ascii="Calibri" w:hAnsi="Calibri" w:cs="Calibri"/>
                <w:sz w:val="20"/>
                <w:szCs w:val="20"/>
              </w:rPr>
              <w:t>dopasowania objętości balonu</w:t>
            </w:r>
            <w:del w:id="5" w:author="Agata Fronczak" w:date="2026-01-21T17:00:00Z">
              <w:r w:rsidR="00D37388" w:rsidRPr="00897DE1" w:rsidDel="00A47F98">
                <w:rPr>
                  <w:rStyle w:val="cf01"/>
                  <w:rFonts w:ascii="Calibri" w:hAnsi="Calibri" w:cs="Calibri"/>
                  <w:sz w:val="20"/>
                  <w:szCs w:val="20"/>
                </w:rPr>
                <w:delText>.</w:delText>
              </w:r>
            </w:del>
          </w:p>
        </w:tc>
        <w:tc>
          <w:tcPr>
            <w:tcW w:w="1701" w:type="dxa"/>
            <w:vAlign w:val="center"/>
          </w:tcPr>
          <w:p w14:paraId="42211690" w14:textId="6C0B2D54" w:rsidR="003E778F" w:rsidRPr="00837501" w:rsidRDefault="003E778F" w:rsidP="0009569E">
            <w:pPr>
              <w:spacing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6B7CDD" w14:textId="77777777" w:rsidR="003E778F" w:rsidRPr="00837501" w:rsidRDefault="003E778F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8BE3727" w14:textId="77777777" w:rsidTr="004510E8">
        <w:tc>
          <w:tcPr>
            <w:tcW w:w="709" w:type="dxa"/>
            <w:vAlign w:val="center"/>
          </w:tcPr>
          <w:p w14:paraId="420C579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8944BF" w14:textId="59A626EE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Dostępne tryby wyzwalania </w:t>
            </w:r>
            <w:proofErr w:type="spellStart"/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kontrapulsacji</w:t>
            </w:r>
            <w:proofErr w:type="spellEnd"/>
            <w:r w:rsidR="00837501"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min.:</w:t>
            </w: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sygnałem EKG, falą ciśnienia, stymulatorem wewnętrznym jednojamowym (V), stymulatorem wewnętrznym dwujamowym (V/A), stymulatorem zewnętrznym</w:t>
            </w:r>
          </w:p>
        </w:tc>
        <w:tc>
          <w:tcPr>
            <w:tcW w:w="1701" w:type="dxa"/>
            <w:vAlign w:val="center"/>
          </w:tcPr>
          <w:p w14:paraId="231F4E1F" w14:textId="3DE6F4A4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304C31F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408C0C7" w14:textId="77777777" w:rsidTr="004510E8">
        <w:tc>
          <w:tcPr>
            <w:tcW w:w="709" w:type="dxa"/>
            <w:vAlign w:val="center"/>
          </w:tcPr>
          <w:p w14:paraId="6456CA8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A49B72" w14:textId="6535730E" w:rsidR="0009569E" w:rsidRPr="00D37388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Oprogramowanie automatycznego wyboru trybu wyzwalania </w:t>
            </w:r>
            <w:proofErr w:type="spellStart"/>
            <w:r w:rsidRPr="00D37388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kontrapulsacji</w:t>
            </w:r>
            <w:proofErr w:type="spellEnd"/>
          </w:p>
        </w:tc>
        <w:tc>
          <w:tcPr>
            <w:tcW w:w="1701" w:type="dxa"/>
            <w:vAlign w:val="center"/>
          </w:tcPr>
          <w:p w14:paraId="75EC4EA9" w14:textId="6B367CB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592991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C00091C" w14:textId="77777777" w:rsidTr="004510E8">
        <w:tc>
          <w:tcPr>
            <w:tcW w:w="709" w:type="dxa"/>
            <w:vAlign w:val="center"/>
          </w:tcPr>
          <w:p w14:paraId="3ED88AE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5690E0" w14:textId="2C5135E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Oprogramowanie do wykrywania zaburzeń rytmu </w:t>
            </w:r>
            <w:ins w:id="6" w:author="Agata Fronczak" w:date="2026-01-21T17:01:00Z">
              <w:r w:rsidR="00A47F98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s</w:t>
              </w:r>
            </w:ins>
            <w:del w:id="7" w:author="Agata Fronczak" w:date="2026-01-21T17:01:00Z">
              <w:r w:rsidRPr="00837501" w:rsidDel="00A47F98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delText>S</w:delText>
              </w:r>
            </w:del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erca i wyzwalania załamkiem R w przypadku migotania przedsionków</w:t>
            </w:r>
          </w:p>
        </w:tc>
        <w:tc>
          <w:tcPr>
            <w:tcW w:w="1701" w:type="dxa"/>
            <w:vAlign w:val="center"/>
          </w:tcPr>
          <w:p w14:paraId="58008EA1" w14:textId="2FD83A8D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86CAB9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422E8E0" w14:textId="77777777" w:rsidTr="004510E8">
        <w:tc>
          <w:tcPr>
            <w:tcW w:w="709" w:type="dxa"/>
            <w:vAlign w:val="center"/>
          </w:tcPr>
          <w:p w14:paraId="586A7307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6CBB720" w14:textId="6525BFB4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Zaznaczenie na wykresie EKG monitora konsoli sterującej wspomagania serca przez pompę</w:t>
            </w:r>
          </w:p>
        </w:tc>
        <w:tc>
          <w:tcPr>
            <w:tcW w:w="1701" w:type="dxa"/>
            <w:vAlign w:val="center"/>
          </w:tcPr>
          <w:p w14:paraId="503D0976" w14:textId="0288339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50A0CE9B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2AC30EE" w14:textId="77777777" w:rsidTr="004510E8">
        <w:tc>
          <w:tcPr>
            <w:tcW w:w="709" w:type="dxa"/>
            <w:vAlign w:val="center"/>
          </w:tcPr>
          <w:p w14:paraId="0A4CA7A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9C96A92" w14:textId="74383E8B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pompy w trybach: automatyczny i półautomatyczny</w:t>
            </w:r>
          </w:p>
        </w:tc>
        <w:tc>
          <w:tcPr>
            <w:tcW w:w="1701" w:type="dxa"/>
            <w:vAlign w:val="center"/>
          </w:tcPr>
          <w:p w14:paraId="7F0A2AE4" w14:textId="66CB4B86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41C7473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8716D06" w14:textId="77777777" w:rsidTr="004510E8">
        <w:tc>
          <w:tcPr>
            <w:tcW w:w="709" w:type="dxa"/>
            <w:vAlign w:val="center"/>
          </w:tcPr>
          <w:p w14:paraId="72DDC312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91749D" w14:textId="2CC458C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Wyjście sygnału EKG i ciśnienia do zewnętrznego monitora</w:t>
            </w:r>
          </w:p>
        </w:tc>
        <w:tc>
          <w:tcPr>
            <w:tcW w:w="1701" w:type="dxa"/>
            <w:vAlign w:val="center"/>
          </w:tcPr>
          <w:p w14:paraId="2733743E" w14:textId="7510781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7BFF33C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9A68E85" w14:textId="77777777" w:rsidTr="004510E8">
        <w:tc>
          <w:tcPr>
            <w:tcW w:w="709" w:type="dxa"/>
            <w:vAlign w:val="center"/>
          </w:tcPr>
          <w:p w14:paraId="0270470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8620587" w14:textId="6E0320EF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Zakres częstotliwości pracy pompy pozwalający n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kontrapulsację</w:t>
            </w:r>
            <w:proofErr w:type="spellEnd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 zakresie min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15 do 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min. 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200 </w:t>
            </w:r>
            <w:proofErr w:type="spell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pm</w:t>
            </w:r>
            <w:proofErr w:type="spellEnd"/>
          </w:p>
        </w:tc>
        <w:tc>
          <w:tcPr>
            <w:tcW w:w="1701" w:type="dxa"/>
            <w:vAlign w:val="center"/>
          </w:tcPr>
          <w:p w14:paraId="537ADD0B" w14:textId="0FD198B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podać</w:t>
            </w:r>
          </w:p>
        </w:tc>
        <w:tc>
          <w:tcPr>
            <w:tcW w:w="2410" w:type="dxa"/>
            <w:vAlign w:val="center"/>
          </w:tcPr>
          <w:p w14:paraId="2B7EC70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3A1614F" w14:textId="77777777" w:rsidTr="004510E8">
        <w:tc>
          <w:tcPr>
            <w:tcW w:w="709" w:type="dxa"/>
            <w:vAlign w:val="center"/>
          </w:tcPr>
          <w:p w14:paraId="45B64D85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DC8D2E9" w14:textId="6A5F0921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przystosowana do współpracy z cewnikami wyposażonymi w światłowodową transmisję sygnału ciśnienia</w:t>
            </w:r>
          </w:p>
        </w:tc>
        <w:tc>
          <w:tcPr>
            <w:tcW w:w="1701" w:type="dxa"/>
            <w:vAlign w:val="center"/>
          </w:tcPr>
          <w:p w14:paraId="1C502E8E" w14:textId="2233D32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B16C57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B12AC11" w14:textId="77777777" w:rsidTr="004510E8">
        <w:tc>
          <w:tcPr>
            <w:tcW w:w="709" w:type="dxa"/>
            <w:vAlign w:val="center"/>
          </w:tcPr>
          <w:p w14:paraId="74437CD1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C185ECD" w14:textId="5AEE1DB7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Graficzna prezentacja stanu wypełnienia balonu do </w:t>
            </w:r>
            <w:proofErr w:type="spell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kontrapulsacji</w:t>
            </w:r>
            <w:proofErr w:type="spellEnd"/>
          </w:p>
        </w:tc>
        <w:tc>
          <w:tcPr>
            <w:tcW w:w="1701" w:type="dxa"/>
            <w:vAlign w:val="center"/>
          </w:tcPr>
          <w:p w14:paraId="2DF9C87F" w14:textId="2ADB5E1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628D8AC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C8CA32C" w14:textId="77777777" w:rsidTr="004510E8">
        <w:tc>
          <w:tcPr>
            <w:tcW w:w="709" w:type="dxa"/>
            <w:vAlign w:val="center"/>
          </w:tcPr>
          <w:p w14:paraId="466000F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11AFB6" w14:textId="4229F5AE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Automatyczny system usuwania pary wodnej z systemu (kondensatu)</w:t>
            </w:r>
          </w:p>
        </w:tc>
        <w:tc>
          <w:tcPr>
            <w:tcW w:w="1701" w:type="dxa"/>
            <w:vAlign w:val="center"/>
          </w:tcPr>
          <w:p w14:paraId="7D8ECADB" w14:textId="6D25070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  <w:r w:rsid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, podać</w:t>
            </w:r>
          </w:p>
        </w:tc>
        <w:tc>
          <w:tcPr>
            <w:tcW w:w="2410" w:type="dxa"/>
            <w:vAlign w:val="center"/>
          </w:tcPr>
          <w:p w14:paraId="6A092992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50F5498" w14:textId="77777777" w:rsidTr="004510E8">
        <w:tc>
          <w:tcPr>
            <w:tcW w:w="709" w:type="dxa"/>
            <w:vAlign w:val="center"/>
          </w:tcPr>
          <w:p w14:paraId="3A5CC6B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44064E0" w14:textId="46A76C85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Możliwość wymiany butli z helem w trakcie pracy pompy</w:t>
            </w:r>
          </w:p>
        </w:tc>
        <w:tc>
          <w:tcPr>
            <w:tcW w:w="1701" w:type="dxa"/>
            <w:vAlign w:val="center"/>
          </w:tcPr>
          <w:p w14:paraId="29500D45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056AABA9" w14:textId="7F19CC3B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8483467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203888FD" w14:textId="77777777" w:rsidTr="004510E8">
        <w:tc>
          <w:tcPr>
            <w:tcW w:w="709" w:type="dxa"/>
            <w:vAlign w:val="center"/>
          </w:tcPr>
          <w:p w14:paraId="282D2AC1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7CDF84A" w14:textId="18AA6803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Urządzenie dostosowanie do transportu w warunkach szpitalnych, transportu kar</w:t>
            </w:r>
            <w:ins w:id="8" w:author="Agata Fronczak" w:date="2026-01-21T17:02:00Z">
              <w:r w:rsidR="00FD1EDC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e</w:t>
              </w:r>
            </w:ins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tką i lotniczego</w:t>
            </w:r>
          </w:p>
        </w:tc>
        <w:tc>
          <w:tcPr>
            <w:tcW w:w="1701" w:type="dxa"/>
            <w:vAlign w:val="center"/>
          </w:tcPr>
          <w:p w14:paraId="1BBCEE2B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63BB2857" w14:textId="3A09AF7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1E077C4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9500921" w14:textId="77777777" w:rsidTr="004510E8">
        <w:tc>
          <w:tcPr>
            <w:tcW w:w="709" w:type="dxa"/>
            <w:vAlign w:val="center"/>
          </w:tcPr>
          <w:p w14:paraId="33EC24C8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54BE274" w14:textId="33BD93AD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Pompa zamontowana na wózku szpitalnym z możliwością szybkiego zdjęcia pompy z wózka (tzw. </w:t>
            </w:r>
            <w:ins w:id="9" w:author="Agata Fronczak" w:date="2026-01-21T17:02:00Z">
              <w:r w:rsidR="00F23197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w</w:t>
              </w:r>
            </w:ins>
            <w:del w:id="10" w:author="Agata Fronczak" w:date="2026-01-21T17:02:00Z">
              <w:r w:rsidRPr="00837501" w:rsidDel="00F23197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delText>W</w:delText>
              </w:r>
            </w:del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ersja transportowa)</w:t>
            </w:r>
          </w:p>
        </w:tc>
        <w:tc>
          <w:tcPr>
            <w:tcW w:w="1701" w:type="dxa"/>
            <w:vAlign w:val="center"/>
          </w:tcPr>
          <w:p w14:paraId="209DBC94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4B3B2ECB" w14:textId="5E584AC3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387EF37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01CB96B" w14:textId="77777777" w:rsidTr="004510E8">
        <w:tc>
          <w:tcPr>
            <w:tcW w:w="709" w:type="dxa"/>
            <w:vAlign w:val="center"/>
          </w:tcPr>
          <w:p w14:paraId="0E7B2776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5A57FB5" w14:textId="3730971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Zatrzaskowe mocowanie akumulatora umożliwiające jego łatwą i szybką wymianę przez obsługę w trakcie pracy aparatu</w:t>
            </w:r>
          </w:p>
        </w:tc>
        <w:tc>
          <w:tcPr>
            <w:tcW w:w="1701" w:type="dxa"/>
            <w:vAlign w:val="center"/>
          </w:tcPr>
          <w:p w14:paraId="7C39023D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5921122D" w14:textId="3217D17A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4C336DD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3F78990" w14:textId="77777777" w:rsidTr="004510E8">
        <w:tc>
          <w:tcPr>
            <w:tcW w:w="709" w:type="dxa"/>
            <w:vAlign w:val="center"/>
          </w:tcPr>
          <w:p w14:paraId="5901FE62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88DE80" w14:textId="5E2057CB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Pompa wyposażona w wewnętrzny, zintegrowany zbiornik helu gwarantujący autonomiczność pracy (minimum doba) niezależnie od podłączonej butli z helem</w:t>
            </w:r>
          </w:p>
        </w:tc>
        <w:tc>
          <w:tcPr>
            <w:tcW w:w="1701" w:type="dxa"/>
            <w:vAlign w:val="center"/>
          </w:tcPr>
          <w:p w14:paraId="56CBFDC6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69CCB9BA" w14:textId="6AD38791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6DFDFD9E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3F6D739" w14:textId="77777777" w:rsidTr="004510E8">
        <w:tc>
          <w:tcPr>
            <w:tcW w:w="709" w:type="dxa"/>
            <w:vAlign w:val="center"/>
          </w:tcPr>
          <w:p w14:paraId="0A653A3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87664AE" w14:textId="19D4E0D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Prezentacja na ekranie wskaźnika stanu napełnienia butli z helem</w:t>
            </w:r>
          </w:p>
        </w:tc>
        <w:tc>
          <w:tcPr>
            <w:tcW w:w="1701" w:type="dxa"/>
            <w:vAlign w:val="center"/>
          </w:tcPr>
          <w:p w14:paraId="21016338" w14:textId="7D1E407F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4D48266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A645F4E" w14:textId="77777777" w:rsidTr="004510E8">
        <w:tc>
          <w:tcPr>
            <w:tcW w:w="709" w:type="dxa"/>
            <w:vAlign w:val="center"/>
          </w:tcPr>
          <w:p w14:paraId="65CBE04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6C14BC7" w14:textId="1375EE62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System alarmów dźwiękowych i optycznych dla wszystkich parametrów, </w:t>
            </w:r>
            <w:del w:id="11" w:author="Agata Fronczak" w:date="2026-01-21T17:07:00Z">
              <w:r w:rsidRPr="00837501" w:rsidDel="001E28C1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delText xml:space="preserve">wbudowane </w:delText>
              </w:r>
            </w:del>
            <w:ins w:id="12" w:author="Agata Fronczak" w:date="2026-01-21T17:07:00Z">
              <w:r w:rsidR="001E28C1" w:rsidRPr="00837501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wbudowan</w:t>
              </w:r>
              <w:r w:rsidR="001E28C1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ych</w:t>
              </w:r>
              <w:r w:rsidR="001E28C1" w:rsidRPr="00837501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 xml:space="preserve"> </w:t>
              </w:r>
            </w:ins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alarm</w:t>
            </w:r>
            <w:ins w:id="13" w:author="Agata Fronczak" w:date="2026-01-21T17:07:00Z">
              <w:r w:rsidR="001E28C1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ów</w:t>
              </w:r>
            </w:ins>
            <w:del w:id="14" w:author="Agata Fronczak" w:date="2026-01-21T17:07:00Z">
              <w:r w:rsidRPr="00837501" w:rsidDel="001E28C1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delText>y</w:delText>
              </w:r>
            </w:del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:</w:t>
            </w:r>
          </w:p>
          <w:p w14:paraId="1084DE53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wyciek helu</w:t>
            </w:r>
          </w:p>
          <w:p w14:paraId="5451BF23" w14:textId="77777777" w:rsidR="0009569E" w:rsidRP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niskiego ciśnienia helu</w:t>
            </w:r>
          </w:p>
          <w:p w14:paraId="5487F0FD" w14:textId="77777777" w:rsidR="00837501" w:rsidRDefault="0009569E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utraty wyzwalania EKG</w:t>
            </w:r>
          </w:p>
          <w:p w14:paraId="3184D098" w14:textId="19466FBB" w:rsidR="0009569E" w:rsidRPr="00837501" w:rsidRDefault="00837501" w:rsidP="00837501">
            <w:pPr>
              <w:spacing w:line="240" w:lineRule="auto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09569E" w:rsidRPr="0083750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9569E"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odklejania elektrod</w:t>
            </w:r>
          </w:p>
          <w:p w14:paraId="59687267" w14:textId="4F43175B" w:rsidR="0009569E" w:rsidRPr="00837501" w:rsidRDefault="0009569E" w:rsidP="00837501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nieprawidłowości komputera sterującego pracą pompy</w:t>
            </w:r>
          </w:p>
        </w:tc>
        <w:tc>
          <w:tcPr>
            <w:tcW w:w="1701" w:type="dxa"/>
            <w:vAlign w:val="center"/>
          </w:tcPr>
          <w:p w14:paraId="16F9B0CA" w14:textId="325B4A4D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3FFE0E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50B7F55B" w14:textId="77777777" w:rsidTr="004510E8">
        <w:tc>
          <w:tcPr>
            <w:tcW w:w="709" w:type="dxa"/>
            <w:vAlign w:val="center"/>
          </w:tcPr>
          <w:p w14:paraId="47A8F533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7D37268" w14:textId="1A7F0DA5" w:rsidR="0009569E" w:rsidRPr="00837501" w:rsidRDefault="002F60BB" w:rsidP="0009569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</w:t>
            </w:r>
            <w:r w:rsidR="0009569E"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parat Dopplera do kontroli stanu przepływu w kończynach</w:t>
            </w:r>
          </w:p>
        </w:tc>
        <w:tc>
          <w:tcPr>
            <w:tcW w:w="1701" w:type="dxa"/>
            <w:vAlign w:val="center"/>
          </w:tcPr>
          <w:p w14:paraId="66E5E06F" w14:textId="77777777" w:rsidR="0009569E" w:rsidRPr="00837501" w:rsidRDefault="0009569E" w:rsidP="0009569E">
            <w:pPr>
              <w:spacing w:line="240" w:lineRule="auto"/>
              <w:jc w:val="center"/>
              <w:outlineLvl w:val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 – 10 pkt.</w:t>
            </w:r>
          </w:p>
          <w:p w14:paraId="45D8C132" w14:textId="1BDFE190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– 0 pkt.</w:t>
            </w:r>
          </w:p>
        </w:tc>
        <w:tc>
          <w:tcPr>
            <w:tcW w:w="2410" w:type="dxa"/>
            <w:vAlign w:val="center"/>
          </w:tcPr>
          <w:p w14:paraId="27786498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306BE385" w14:textId="77777777" w:rsidTr="004510E8">
        <w:tc>
          <w:tcPr>
            <w:tcW w:w="709" w:type="dxa"/>
            <w:vAlign w:val="center"/>
          </w:tcPr>
          <w:p w14:paraId="3C4C919B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07AB036" w14:textId="14699CC2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Zasilanie</w:t>
            </w:r>
            <w:r w:rsidR="002B10A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min.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230</w:t>
            </w:r>
            <w:proofErr w:type="gramStart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V(</w:t>
            </w:r>
            <w:proofErr w:type="gramEnd"/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± 10%), 50Hz</w:t>
            </w:r>
          </w:p>
        </w:tc>
        <w:tc>
          <w:tcPr>
            <w:tcW w:w="1701" w:type="dxa"/>
            <w:vAlign w:val="center"/>
          </w:tcPr>
          <w:p w14:paraId="5DC6FDB4" w14:textId="10512E35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35FFC66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C696F03" w14:textId="77777777" w:rsidTr="004510E8">
        <w:tc>
          <w:tcPr>
            <w:tcW w:w="709" w:type="dxa"/>
            <w:vAlign w:val="center"/>
          </w:tcPr>
          <w:p w14:paraId="36042754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659C54" w14:textId="18EE7359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Drukarka termiczna</w:t>
            </w:r>
          </w:p>
        </w:tc>
        <w:tc>
          <w:tcPr>
            <w:tcW w:w="1701" w:type="dxa"/>
            <w:vAlign w:val="center"/>
          </w:tcPr>
          <w:p w14:paraId="4D2B220C" w14:textId="392DBE0C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AC616E8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560EC08" w14:textId="77777777" w:rsidTr="004510E8">
        <w:tc>
          <w:tcPr>
            <w:tcW w:w="709" w:type="dxa"/>
            <w:vAlign w:val="center"/>
          </w:tcPr>
          <w:p w14:paraId="23D4B0C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18F0209" w14:textId="1C082E50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Wyposażenie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 min.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dwa kable EKG (3 i 5-cio odprowadzeniowy), papier do drukarki, wielorazowe butle z helem min. po 2 szt.</w:t>
            </w:r>
          </w:p>
        </w:tc>
        <w:tc>
          <w:tcPr>
            <w:tcW w:w="1701" w:type="dxa"/>
            <w:vAlign w:val="center"/>
          </w:tcPr>
          <w:p w14:paraId="564DE624" w14:textId="1257B1C9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0582C8E0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C5B46CA" w14:textId="77777777" w:rsidTr="002F60BB">
        <w:tc>
          <w:tcPr>
            <w:tcW w:w="709" w:type="dxa"/>
            <w:shd w:val="clear" w:color="auto" w:fill="E8E8E8" w:themeFill="background2"/>
            <w:vAlign w:val="center"/>
          </w:tcPr>
          <w:p w14:paraId="724B9A49" w14:textId="77777777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596AE93D" w14:textId="3CC5BEFC" w:rsidR="0009569E" w:rsidRPr="00837501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Pozostałe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7582B9C6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  <w:vAlign w:val="center"/>
          </w:tcPr>
          <w:p w14:paraId="331DE15C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FA4D4BB" w14:textId="77777777" w:rsidTr="004510E8">
        <w:tc>
          <w:tcPr>
            <w:tcW w:w="709" w:type="dxa"/>
            <w:vAlign w:val="center"/>
          </w:tcPr>
          <w:p w14:paraId="74B767FB" w14:textId="77777777" w:rsidR="0009569E" w:rsidRPr="002F60BB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B1CF5A8" w14:textId="093C8DBC" w:rsidR="0009569E" w:rsidRPr="002F60BB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Zagwarantowanie dostępności części przez minimum 8 lat od dostawy</w:t>
            </w:r>
          </w:p>
        </w:tc>
        <w:tc>
          <w:tcPr>
            <w:tcW w:w="1701" w:type="dxa"/>
            <w:vAlign w:val="center"/>
          </w:tcPr>
          <w:p w14:paraId="6108F00B" w14:textId="2E4AF52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EEDB0D0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7FAAEBFF" w14:textId="77777777" w:rsidTr="004510E8">
        <w:tc>
          <w:tcPr>
            <w:tcW w:w="709" w:type="dxa"/>
            <w:vAlign w:val="center"/>
          </w:tcPr>
          <w:p w14:paraId="1AC01AB4" w14:textId="77777777" w:rsidR="0009569E" w:rsidRPr="002F60BB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6CD1B32" w14:textId="7F6FC1B3" w:rsidR="0009569E" w:rsidRPr="002F60BB" w:rsidRDefault="0009569E" w:rsidP="0009569E">
            <w:pPr>
              <w:rPr>
                <w:rFonts w:ascii="Calibri" w:hAnsi="Calibri" w:cs="Calibri"/>
                <w:sz w:val="20"/>
                <w:szCs w:val="20"/>
              </w:rPr>
            </w:pPr>
            <w:r w:rsidRP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Instrukcja w języku polskim</w:t>
            </w:r>
          </w:p>
        </w:tc>
        <w:tc>
          <w:tcPr>
            <w:tcW w:w="1701" w:type="dxa"/>
            <w:vAlign w:val="center"/>
          </w:tcPr>
          <w:p w14:paraId="159922A9" w14:textId="4017D0FB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410" w:type="dxa"/>
            <w:vAlign w:val="center"/>
          </w:tcPr>
          <w:p w14:paraId="2ED36A8A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0FE1A9D1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588D1BE" w14:textId="77777777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1CE358AB" w14:textId="772B8F13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bCs/>
                <w:sz w:val="20"/>
                <w:szCs w:val="20"/>
              </w:rPr>
              <w:t>Inne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8CD484C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565B83F1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63E9DF57" w14:textId="77777777" w:rsidTr="004510E8">
        <w:tc>
          <w:tcPr>
            <w:tcW w:w="709" w:type="dxa"/>
            <w:vAlign w:val="center"/>
          </w:tcPr>
          <w:p w14:paraId="5F3C74AA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D549160" w14:textId="0072D319" w:rsidR="0009569E" w:rsidRPr="00837501" w:rsidRDefault="000C368B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Szkolenie personelu z zakresu obsługi i eksploatacji aparatu min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5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os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ób</w:t>
            </w:r>
            <w:del w:id="15" w:author="Agata Fronczak" w:date="2026-01-21T17:10:00Z">
              <w:r w:rsidRPr="00837501" w:rsidDel="0026735B">
                <w:rPr>
                  <w:rFonts w:ascii="Calibri" w:eastAsia="Times New Roman" w:hAnsi="Calibri" w:cs="Calibri"/>
                  <w:sz w:val="20"/>
                  <w:szCs w:val="20"/>
                  <w:lang w:eastAsia="pl-PL"/>
                </w:rPr>
                <w:delText xml:space="preserve"> </w:delText>
              </w:r>
            </w:del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,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min. 8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godzin</w:t>
            </w:r>
          </w:p>
        </w:tc>
        <w:tc>
          <w:tcPr>
            <w:tcW w:w="1701" w:type="dxa"/>
            <w:vAlign w:val="center"/>
          </w:tcPr>
          <w:p w14:paraId="2059CDC5" w14:textId="66041244" w:rsidR="0009569E" w:rsidRPr="00837501" w:rsidRDefault="002F60BB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3037B364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34151CF" w:rsidR="0009569E" w:rsidRPr="00837501" w:rsidRDefault="0009569E" w:rsidP="0009569E">
            <w:pPr>
              <w:pStyle w:val="Akapitzlist"/>
              <w:suppressAutoHyphens w:val="0"/>
              <w:spacing w:line="240" w:lineRule="auto"/>
              <w:ind w:left="36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09569E" w:rsidRPr="00837501" w:rsidRDefault="0009569E" w:rsidP="0009569E">
            <w:pPr>
              <w:spacing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37501">
              <w:rPr>
                <w:rFonts w:ascii="Calibri" w:hAnsi="Calibri" w:cs="Calibri"/>
                <w:b/>
                <w:bCs/>
                <w:sz w:val="20"/>
                <w:szCs w:val="20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09569E" w:rsidRPr="00837501" w:rsidRDefault="0009569E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9569E" w:rsidRPr="00837501" w14:paraId="403CF33C" w14:textId="77777777" w:rsidTr="004510E8">
        <w:tc>
          <w:tcPr>
            <w:tcW w:w="709" w:type="dxa"/>
            <w:vAlign w:val="center"/>
          </w:tcPr>
          <w:p w14:paraId="55E6020E" w14:textId="77777777" w:rsidR="0009569E" w:rsidRPr="00837501" w:rsidRDefault="0009569E" w:rsidP="0009569E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3E9B278" w14:textId="4FC611FC" w:rsidR="0009569E" w:rsidRPr="00837501" w:rsidRDefault="000C368B" w:rsidP="0009569E">
            <w:pPr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Gwarancja minimum </w:t>
            </w:r>
            <w:r w:rsidR="002F60BB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60</w:t>
            </w:r>
            <w:r w:rsidRPr="0083750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miesięcy</w:t>
            </w:r>
          </w:p>
        </w:tc>
        <w:tc>
          <w:tcPr>
            <w:tcW w:w="1701" w:type="dxa"/>
            <w:vAlign w:val="center"/>
          </w:tcPr>
          <w:p w14:paraId="67708833" w14:textId="15297A30" w:rsidR="0009569E" w:rsidRPr="00837501" w:rsidRDefault="002F60BB" w:rsidP="0009569E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09569E" w:rsidRPr="00837501" w:rsidRDefault="0009569E" w:rsidP="0009569E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0891A0B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76B8DDAE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D1D4A35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57B49F9B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837501" w14:paraId="29E0B866" w14:textId="77777777" w:rsidTr="00B94B8D">
        <w:tc>
          <w:tcPr>
            <w:tcW w:w="2977" w:type="dxa"/>
          </w:tcPr>
          <w:p w14:paraId="475BDAAB" w14:textId="77777777" w:rsidR="005119F3" w:rsidRPr="00837501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 w:rsidRPr="00837501"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837501" w14:paraId="3262D8E0" w14:textId="77777777" w:rsidTr="00B94B8D">
        <w:tc>
          <w:tcPr>
            <w:tcW w:w="2977" w:type="dxa"/>
            <w:hideMark/>
          </w:tcPr>
          <w:p w14:paraId="2D0EF893" w14:textId="77777777" w:rsidR="005119F3" w:rsidRPr="00837501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proofErr w:type="gramStart"/>
            <w:r w:rsidRPr="00837501">
              <w:rPr>
                <w:rFonts w:ascii="Calibri" w:eastAsia="Calibri" w:hAnsi="Calibri" w:cs="Calibri"/>
                <w:i/>
                <w:sz w:val="20"/>
                <w:szCs w:val="20"/>
              </w:rPr>
              <w:t>Podpis  Oferenta</w:t>
            </w:r>
            <w:proofErr w:type="gramEnd"/>
          </w:p>
        </w:tc>
      </w:tr>
    </w:tbl>
    <w:p w14:paraId="1526C911" w14:textId="77777777" w:rsidR="005119F3" w:rsidRPr="00837501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20"/>
          <w:szCs w:val="20"/>
        </w:rPr>
      </w:pPr>
    </w:p>
    <w:p w14:paraId="0BFC53CA" w14:textId="77777777" w:rsidR="005119F3" w:rsidRPr="00837501" w:rsidRDefault="005119F3" w:rsidP="005119F3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11B762A" w14:textId="709D1CB0" w:rsidR="00207F9D" w:rsidRPr="00837501" w:rsidRDefault="00207F9D" w:rsidP="0026735B">
      <w:pPr>
        <w:rPr>
          <w:rFonts w:ascii="Calibri" w:hAnsi="Calibri" w:cs="Calibri"/>
          <w:sz w:val="20"/>
          <w:szCs w:val="20"/>
        </w:rPr>
      </w:pPr>
    </w:p>
    <w:sectPr w:rsidR="00207F9D" w:rsidRPr="00837501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C0B76" w14:textId="77777777" w:rsidR="00982292" w:rsidRDefault="00982292" w:rsidP="0067003B">
      <w:pPr>
        <w:spacing w:line="240" w:lineRule="auto"/>
      </w:pPr>
      <w:r>
        <w:separator/>
      </w:r>
    </w:p>
  </w:endnote>
  <w:endnote w:type="continuationSeparator" w:id="0">
    <w:p w14:paraId="354A20D3" w14:textId="77777777" w:rsidR="00982292" w:rsidRDefault="00982292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DCF1" w14:textId="77777777" w:rsidR="00A20AE5" w:rsidRDefault="00A20A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65BD1" w14:textId="77777777" w:rsidR="00A20AE5" w:rsidRDefault="00A20A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D3C89" w14:textId="77777777" w:rsidR="00A20AE5" w:rsidRDefault="00A20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45CA1" w14:textId="77777777" w:rsidR="00982292" w:rsidRDefault="00982292" w:rsidP="0067003B">
      <w:pPr>
        <w:spacing w:line="240" w:lineRule="auto"/>
      </w:pPr>
      <w:r>
        <w:separator/>
      </w:r>
    </w:p>
  </w:footnote>
  <w:footnote w:type="continuationSeparator" w:id="0">
    <w:p w14:paraId="36880453" w14:textId="77777777" w:rsidR="00982292" w:rsidRDefault="00982292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06669" w14:textId="77777777" w:rsidR="00A20AE5" w:rsidRDefault="00A20A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42C6" w14:textId="77777777" w:rsidR="00A807D4" w:rsidRPr="00E13FC6" w:rsidRDefault="00A807D4" w:rsidP="00A807D4">
    <w:pPr>
      <w:pStyle w:val="Nagwek"/>
    </w:pPr>
    <w:r w:rsidRPr="00E13FC6">
      <w:rPr>
        <w:noProof/>
      </w:rPr>
      <w:drawing>
        <wp:inline distT="0" distB="0" distL="0" distR="0" wp14:anchorId="25115C11" wp14:editId="2605C534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E59A2" w14:textId="044EBCF0" w:rsidR="00A807D4" w:rsidRPr="00E13FC6" w:rsidRDefault="00A807D4" w:rsidP="00A807D4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5F1F46">
      <w:rPr>
        <w:sz w:val="16"/>
        <w:szCs w:val="16"/>
      </w:rPr>
      <w:t>5</w:t>
    </w:r>
    <w:r w:rsidRPr="00E13FC6">
      <w:rPr>
        <w:sz w:val="16"/>
        <w:szCs w:val="16"/>
      </w:rPr>
      <w:t>/</w:t>
    </w:r>
    <w:r w:rsidR="008845E0">
      <w:rPr>
        <w:sz w:val="16"/>
        <w:szCs w:val="16"/>
      </w:rPr>
      <w:t>KAHP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</w:t>
    </w:r>
    <w:del w:id="16" w:author="Marcin Moczała" w:date="2026-01-26T09:13:00Z" w16du:dateUtc="2026-01-26T08:13:00Z">
      <w:r w:rsidRPr="00E13FC6" w:rsidDel="009C3E36">
        <w:rPr>
          <w:sz w:val="16"/>
          <w:szCs w:val="16"/>
        </w:rPr>
        <w:delText xml:space="preserve"> </w:delText>
      </w:r>
    </w:del>
    <w:r w:rsidRPr="00E13FC6">
      <w:rPr>
        <w:sz w:val="16"/>
        <w:szCs w:val="16"/>
      </w:rPr>
      <w:t>Załącznik nr 1 do umowy</w:t>
    </w:r>
  </w:p>
  <w:p w14:paraId="4370AD60" w14:textId="34904A54" w:rsidR="0067003B" w:rsidRPr="00A807D4" w:rsidRDefault="0067003B" w:rsidP="00A807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AEAE6" w14:textId="77777777" w:rsidR="00A20AE5" w:rsidRDefault="00A20A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5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8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 w16cid:durableId="1439108085">
    <w:abstractNumId w:val="3"/>
  </w:num>
  <w:num w:numId="2" w16cid:durableId="1302879683">
    <w:abstractNumId w:val="1"/>
  </w:num>
  <w:num w:numId="3" w16cid:durableId="1672755242">
    <w:abstractNumId w:val="10"/>
  </w:num>
  <w:num w:numId="4" w16cid:durableId="2142765366">
    <w:abstractNumId w:val="5"/>
  </w:num>
  <w:num w:numId="5" w16cid:durableId="822551617">
    <w:abstractNumId w:val="6"/>
  </w:num>
  <w:num w:numId="6" w16cid:durableId="619578788">
    <w:abstractNumId w:val="9"/>
  </w:num>
  <w:num w:numId="7" w16cid:durableId="770666006">
    <w:abstractNumId w:val="0"/>
  </w:num>
  <w:num w:numId="8" w16cid:durableId="1898122795">
    <w:abstractNumId w:val="8"/>
  </w:num>
  <w:num w:numId="9" w16cid:durableId="1135027472">
    <w:abstractNumId w:val="11"/>
  </w:num>
  <w:num w:numId="10" w16cid:durableId="939030336">
    <w:abstractNumId w:val="12"/>
  </w:num>
  <w:num w:numId="11" w16cid:durableId="1833787843">
    <w:abstractNumId w:val="4"/>
  </w:num>
  <w:num w:numId="12" w16cid:durableId="344720766">
    <w:abstractNumId w:val="2"/>
  </w:num>
  <w:num w:numId="13" w16cid:durableId="185560989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ata Fronczak">
    <w15:presenceInfo w15:providerId="AD" w15:userId="S::fronczak@fnp.org.pl::df84a2d7-777c-4df3-a3d5-aadbb42e769b"/>
  </w15:person>
  <w15:person w15:author="Marcin Moczała">
    <w15:presenceInfo w15:providerId="AD" w15:userId="S::marcin.moczala@ahop.pl::bad3160e-2180-400e-b445-fc6eadfd7ba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4AF3"/>
    <w:rsid w:val="000237F6"/>
    <w:rsid w:val="000321E3"/>
    <w:rsid w:val="00053654"/>
    <w:rsid w:val="00066459"/>
    <w:rsid w:val="0009569E"/>
    <w:rsid w:val="000C368B"/>
    <w:rsid w:val="000E1F85"/>
    <w:rsid w:val="00101EA0"/>
    <w:rsid w:val="001269C4"/>
    <w:rsid w:val="00141AED"/>
    <w:rsid w:val="00165663"/>
    <w:rsid w:val="0016606D"/>
    <w:rsid w:val="001745EE"/>
    <w:rsid w:val="001750BF"/>
    <w:rsid w:val="001B55B1"/>
    <w:rsid w:val="001B7BB7"/>
    <w:rsid w:val="001D3E00"/>
    <w:rsid w:val="001D43B1"/>
    <w:rsid w:val="001D5E90"/>
    <w:rsid w:val="001E28C1"/>
    <w:rsid w:val="00203D42"/>
    <w:rsid w:val="00207F9D"/>
    <w:rsid w:val="0023501F"/>
    <w:rsid w:val="00256106"/>
    <w:rsid w:val="0026735B"/>
    <w:rsid w:val="002950BD"/>
    <w:rsid w:val="00297EC9"/>
    <w:rsid w:val="002A0C71"/>
    <w:rsid w:val="002A525A"/>
    <w:rsid w:val="002B10A1"/>
    <w:rsid w:val="002B14AA"/>
    <w:rsid w:val="002F304B"/>
    <w:rsid w:val="002F53A5"/>
    <w:rsid w:val="002F60BB"/>
    <w:rsid w:val="002F66F2"/>
    <w:rsid w:val="00315410"/>
    <w:rsid w:val="00320C0D"/>
    <w:rsid w:val="00327E9E"/>
    <w:rsid w:val="003316C1"/>
    <w:rsid w:val="00337BB1"/>
    <w:rsid w:val="00351E90"/>
    <w:rsid w:val="00365935"/>
    <w:rsid w:val="00387556"/>
    <w:rsid w:val="00391526"/>
    <w:rsid w:val="003961FE"/>
    <w:rsid w:val="003A4FE2"/>
    <w:rsid w:val="003A7B01"/>
    <w:rsid w:val="003D3036"/>
    <w:rsid w:val="003E778F"/>
    <w:rsid w:val="00415929"/>
    <w:rsid w:val="00415DCC"/>
    <w:rsid w:val="00416B5B"/>
    <w:rsid w:val="00423A29"/>
    <w:rsid w:val="004510E8"/>
    <w:rsid w:val="00496BED"/>
    <w:rsid w:val="004B7376"/>
    <w:rsid w:val="004D4397"/>
    <w:rsid w:val="004D6D42"/>
    <w:rsid w:val="004E4B53"/>
    <w:rsid w:val="004F4563"/>
    <w:rsid w:val="00505D90"/>
    <w:rsid w:val="005119F3"/>
    <w:rsid w:val="00525EDA"/>
    <w:rsid w:val="005340B5"/>
    <w:rsid w:val="00547308"/>
    <w:rsid w:val="00552F98"/>
    <w:rsid w:val="005A025A"/>
    <w:rsid w:val="005C42D5"/>
    <w:rsid w:val="005F1F46"/>
    <w:rsid w:val="005F48FB"/>
    <w:rsid w:val="00603CA0"/>
    <w:rsid w:val="00614642"/>
    <w:rsid w:val="00630726"/>
    <w:rsid w:val="0067003B"/>
    <w:rsid w:val="00673AC4"/>
    <w:rsid w:val="00673F17"/>
    <w:rsid w:val="00682779"/>
    <w:rsid w:val="006B0182"/>
    <w:rsid w:val="006C3B09"/>
    <w:rsid w:val="006C6ED7"/>
    <w:rsid w:val="006E19E2"/>
    <w:rsid w:val="006E4546"/>
    <w:rsid w:val="006E6175"/>
    <w:rsid w:val="006F5015"/>
    <w:rsid w:val="00714FDA"/>
    <w:rsid w:val="00737F5F"/>
    <w:rsid w:val="00741520"/>
    <w:rsid w:val="0076322A"/>
    <w:rsid w:val="0077477B"/>
    <w:rsid w:val="00790FB2"/>
    <w:rsid w:val="007A4827"/>
    <w:rsid w:val="007A604B"/>
    <w:rsid w:val="007A63B5"/>
    <w:rsid w:val="007B101F"/>
    <w:rsid w:val="00832F19"/>
    <w:rsid w:val="00834BF7"/>
    <w:rsid w:val="00837501"/>
    <w:rsid w:val="00855516"/>
    <w:rsid w:val="0085629A"/>
    <w:rsid w:val="008845E0"/>
    <w:rsid w:val="00897DE1"/>
    <w:rsid w:val="008B026F"/>
    <w:rsid w:val="008B08AC"/>
    <w:rsid w:val="008B4FA0"/>
    <w:rsid w:val="008C3F43"/>
    <w:rsid w:val="008E3901"/>
    <w:rsid w:val="00924F73"/>
    <w:rsid w:val="00931393"/>
    <w:rsid w:val="00966D03"/>
    <w:rsid w:val="00982292"/>
    <w:rsid w:val="00982B29"/>
    <w:rsid w:val="00982FAE"/>
    <w:rsid w:val="009930E0"/>
    <w:rsid w:val="009C3E36"/>
    <w:rsid w:val="009D6A05"/>
    <w:rsid w:val="009D78F0"/>
    <w:rsid w:val="00A20AE5"/>
    <w:rsid w:val="00A47F98"/>
    <w:rsid w:val="00A618C3"/>
    <w:rsid w:val="00A77E2C"/>
    <w:rsid w:val="00A807D4"/>
    <w:rsid w:val="00AA2E6E"/>
    <w:rsid w:val="00AB1E3D"/>
    <w:rsid w:val="00AB7145"/>
    <w:rsid w:val="00AD7C98"/>
    <w:rsid w:val="00B10AB9"/>
    <w:rsid w:val="00B56E78"/>
    <w:rsid w:val="00B768CD"/>
    <w:rsid w:val="00B966DF"/>
    <w:rsid w:val="00B96A97"/>
    <w:rsid w:val="00BB5DD9"/>
    <w:rsid w:val="00BE0E16"/>
    <w:rsid w:val="00BE54E8"/>
    <w:rsid w:val="00BF017A"/>
    <w:rsid w:val="00BF1577"/>
    <w:rsid w:val="00C04279"/>
    <w:rsid w:val="00C1320E"/>
    <w:rsid w:val="00C33E7E"/>
    <w:rsid w:val="00C65639"/>
    <w:rsid w:val="00C75363"/>
    <w:rsid w:val="00C77259"/>
    <w:rsid w:val="00C97584"/>
    <w:rsid w:val="00CC2598"/>
    <w:rsid w:val="00CE1AB0"/>
    <w:rsid w:val="00D14EEC"/>
    <w:rsid w:val="00D20C6E"/>
    <w:rsid w:val="00D37388"/>
    <w:rsid w:val="00D52064"/>
    <w:rsid w:val="00D542B4"/>
    <w:rsid w:val="00D569FC"/>
    <w:rsid w:val="00D571F4"/>
    <w:rsid w:val="00D737B7"/>
    <w:rsid w:val="00DB7058"/>
    <w:rsid w:val="00DE47E2"/>
    <w:rsid w:val="00DF3164"/>
    <w:rsid w:val="00E0445E"/>
    <w:rsid w:val="00E05344"/>
    <w:rsid w:val="00E153CC"/>
    <w:rsid w:val="00E27FB9"/>
    <w:rsid w:val="00E46416"/>
    <w:rsid w:val="00E508E2"/>
    <w:rsid w:val="00EA2265"/>
    <w:rsid w:val="00ED21FE"/>
    <w:rsid w:val="00EE6B0D"/>
    <w:rsid w:val="00EF7DD5"/>
    <w:rsid w:val="00F052F7"/>
    <w:rsid w:val="00F23197"/>
    <w:rsid w:val="00F27E1D"/>
    <w:rsid w:val="00F35228"/>
    <w:rsid w:val="00F42ACF"/>
    <w:rsid w:val="00F47B81"/>
    <w:rsid w:val="00FC13F1"/>
    <w:rsid w:val="00FD1EDC"/>
    <w:rsid w:val="00FD4272"/>
    <w:rsid w:val="00FE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  <w:style w:type="character" w:customStyle="1" w:styleId="cf01">
    <w:name w:val="cf01"/>
    <w:basedOn w:val="Domylnaczcionkaakapitu"/>
    <w:rsid w:val="00D37388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C04279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kern w:val="0"/>
      <w:lang w:eastAsia="pl-PL" w:bidi="ar-SA"/>
      <w14:ligatures w14:val="none"/>
    </w:rPr>
  </w:style>
  <w:style w:type="character" w:styleId="Pogrubienie">
    <w:name w:val="Strong"/>
    <w:basedOn w:val="Domylnaczcionkaakapitu"/>
    <w:uiPriority w:val="22"/>
    <w:qFormat/>
    <w:rsid w:val="00C042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94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 Moczała</cp:lastModifiedBy>
  <cp:revision>25</cp:revision>
  <dcterms:created xsi:type="dcterms:W3CDTF">2026-01-13T09:04:00Z</dcterms:created>
  <dcterms:modified xsi:type="dcterms:W3CDTF">2026-01-26T08:13:00Z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